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2C" w:rsidRPr="007A502C" w:rsidRDefault="007A502C" w:rsidP="007A502C">
      <w:pPr>
        <w:spacing w:line="600" w:lineRule="exact"/>
        <w:ind w:firstLineChars="200" w:firstLine="723"/>
        <w:rPr>
          <w:rFonts w:ascii="黑体" w:eastAsia="黑体" w:hAnsi="黑体" w:cs="宋体" w:hint="eastAsia"/>
          <w:b/>
          <w:color w:val="111111"/>
          <w:kern w:val="0"/>
          <w:sz w:val="36"/>
          <w:szCs w:val="36"/>
          <w:bdr w:val="none" w:sz="0" w:space="0" w:color="auto" w:frame="1"/>
        </w:rPr>
      </w:pPr>
      <w:r w:rsidRPr="007A502C">
        <w:rPr>
          <w:rFonts w:ascii="黑体" w:eastAsia="黑体" w:hAnsi="黑体" w:cs="宋体" w:hint="eastAsia"/>
          <w:b/>
          <w:color w:val="111111"/>
          <w:kern w:val="0"/>
          <w:sz w:val="36"/>
          <w:szCs w:val="36"/>
          <w:bdr w:val="none" w:sz="0" w:space="0" w:color="auto" w:frame="1"/>
        </w:rPr>
        <w:t>“高校思想政治工作”专项课题研究选题指南</w:t>
      </w:r>
    </w:p>
    <w:p w:rsidR="007A502C" w:rsidRDefault="007A502C" w:rsidP="007A502C">
      <w:pPr>
        <w:spacing w:line="600" w:lineRule="exact"/>
        <w:ind w:firstLineChars="200" w:firstLine="643"/>
        <w:rPr>
          <w:rFonts w:ascii="仿宋" w:eastAsia="仿宋" w:hAnsi="仿宋" w:cs="宋体" w:hint="eastAsia"/>
          <w:b/>
          <w:color w:val="111111"/>
          <w:kern w:val="0"/>
          <w:sz w:val="32"/>
          <w:szCs w:val="32"/>
          <w:bdr w:val="none" w:sz="0" w:space="0" w:color="auto" w:frame="1"/>
        </w:rPr>
      </w:pPr>
    </w:p>
    <w:p w:rsidR="003D45BF" w:rsidRPr="003D46E5" w:rsidRDefault="003D45BF" w:rsidP="007A502C">
      <w:pPr>
        <w:spacing w:line="600" w:lineRule="exact"/>
        <w:ind w:firstLineChars="200" w:firstLine="643"/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</w:pPr>
      <w:r w:rsidRPr="007A502C">
        <w:rPr>
          <w:rFonts w:ascii="仿宋" w:eastAsia="仿宋" w:hAnsi="仿宋" w:cs="宋体" w:hint="eastAsia"/>
          <w:b/>
          <w:color w:val="111111"/>
          <w:kern w:val="0"/>
          <w:sz w:val="32"/>
          <w:szCs w:val="32"/>
          <w:bdr w:val="none" w:sz="0" w:space="0" w:color="auto" w:frame="1"/>
        </w:rPr>
        <w:t>1.习近平新时代中国特色社会主义思想铸魂育人研究。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开展发挥“红色根脉”优势，推进习近平新时代中国特色社会主义思想铸魂育人研究；开展</w:t>
      </w:r>
      <w:bookmarkStart w:id="0" w:name="_GoBack"/>
      <w:bookmarkEnd w:id="0"/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争做“两个确立”忠诚拥护者、“两个维护”示范引领者研究；开展健全巩固党史学习教育长效机制，推动习近平新时代中国特色社会主义思想“三进”新路径研究；开展新形势下高校深化铸魂工程溯源工程走心工程研究；开展习近平总书记关于教育工作重要论述研究；开展习近平总书记关于立德树人重要论述研究；开展习近平总书记关于爱国主义教育重要论述研究；开展提高领导干部赴高校作形势政策报告的针对性实效性研究等。</w:t>
      </w:r>
    </w:p>
    <w:p w:rsidR="003D45BF" w:rsidRPr="003D46E5" w:rsidRDefault="003D45BF" w:rsidP="007A502C">
      <w:pPr>
        <w:spacing w:line="600" w:lineRule="exact"/>
        <w:ind w:firstLineChars="200" w:firstLine="643"/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</w:pPr>
      <w:r w:rsidRPr="007A502C">
        <w:rPr>
          <w:rFonts w:ascii="仿宋" w:eastAsia="仿宋" w:hAnsi="仿宋" w:cs="宋体" w:hint="eastAsia"/>
          <w:b/>
          <w:color w:val="111111"/>
          <w:kern w:val="0"/>
          <w:sz w:val="32"/>
          <w:szCs w:val="32"/>
          <w:bdr w:val="none" w:sz="0" w:space="0" w:color="auto" w:frame="1"/>
        </w:rPr>
        <w:t>2.新时代高校思政课改革创新研究。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开展全方位推动高校思政课改革创新、加快形成浙江特色“三全”育人模式研究；开展发挥共同富裕示范区建设优势，推动“思政小课堂”融入“社会大课堂”教学研究；开展中华优秀传统文化融入高校思政教育路径研究；开展“互联网+思政教育”创新载体研究；开展思政课程和课程思政协同育人研究；开展统筹推进大中小学思政课一体化建设研究；开展优质思政课资源共享共用机制研究；开展健全思政课程和课程思政建设成效考核评价体系研究等。</w:t>
      </w:r>
    </w:p>
    <w:p w:rsidR="003D45BF" w:rsidRPr="003D46E5" w:rsidRDefault="003D45BF" w:rsidP="007A502C">
      <w:pPr>
        <w:spacing w:line="600" w:lineRule="exact"/>
        <w:ind w:firstLineChars="200" w:firstLine="643"/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</w:pPr>
      <w:r w:rsidRPr="007A502C">
        <w:rPr>
          <w:rFonts w:ascii="仿宋" w:eastAsia="仿宋" w:hAnsi="仿宋" w:cs="宋体" w:hint="eastAsia"/>
          <w:b/>
          <w:color w:val="111111"/>
          <w:kern w:val="0"/>
          <w:sz w:val="32"/>
          <w:szCs w:val="32"/>
          <w:bdr w:val="none" w:sz="0" w:space="0" w:color="auto" w:frame="1"/>
        </w:rPr>
        <w:t>3.加强和改进高校思想政治工作研究。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开展数字赋能推动高校思政工作改革创新研究；开展抗疫彰显中国社会治理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lastRenderedPageBreak/>
        <w:t>优势研究；开展“三全育人”实现路径和保障机制研究；开展建立健全师德师风长效机制建设研究；开展自媒体时代大学生思想政治教育大众化生活化实现路径研究；开展面向大学生人文关怀和心理疏导研究；开展社会主义核心价值观引领校园文化建设研究；开展新时代高校思政工作重点难点堵点问题研究；开展构建高校大思政工作体系研究；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开展“网红”现象对大学生思想价值观影响研究；开展新时代大学生思想动态和政治认同情况研究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等。</w:t>
      </w:r>
    </w:p>
    <w:p w:rsidR="00DA2C60" w:rsidRPr="00CD0173" w:rsidRDefault="003D45BF" w:rsidP="007A502C">
      <w:pPr>
        <w:spacing w:line="600" w:lineRule="exact"/>
        <w:ind w:firstLineChars="200" w:firstLine="643"/>
        <w:rPr>
          <w:rFonts w:ascii="仿宋_GB2312" w:eastAsia="仿宋_GB2312" w:hAnsi="华文仿宋"/>
          <w:sz w:val="28"/>
          <w:szCs w:val="28"/>
        </w:rPr>
      </w:pPr>
      <w:r w:rsidRPr="007A502C">
        <w:rPr>
          <w:rFonts w:ascii="仿宋" w:eastAsia="仿宋" w:hAnsi="仿宋" w:cs="宋体"/>
          <w:b/>
          <w:color w:val="111111"/>
          <w:kern w:val="0"/>
          <w:sz w:val="32"/>
          <w:szCs w:val="32"/>
          <w:bdr w:val="none" w:sz="0" w:space="0" w:color="auto" w:frame="1"/>
        </w:rPr>
        <w:t>4.</w:t>
      </w:r>
      <w:r w:rsidRPr="007A502C">
        <w:rPr>
          <w:rFonts w:ascii="仿宋" w:eastAsia="仿宋" w:hAnsi="仿宋" w:cs="宋体" w:hint="eastAsia"/>
          <w:b/>
          <w:color w:val="111111"/>
          <w:kern w:val="0"/>
          <w:sz w:val="32"/>
          <w:szCs w:val="32"/>
          <w:bdr w:val="none" w:sz="0" w:space="0" w:color="auto" w:frame="1"/>
        </w:rPr>
        <w:t>新形势下高校意识形态工作研究。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开展重大敏感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节点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高校意识形态风险及对策研究；开展提升社会主义主流意识形态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凝聚力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引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领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力研究；开展新形势下高校意识形态工作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存在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问题与对策研究；开展青年师生心理健康问题和对策研究；开展“00”后大学生心理特征和行为模式研究；开展加强和改进高校网络意识形态工作研究；开展新兴媒体及圈层文化对新生代大学生影响及对策研究；开展网络热点事件折射的大学生心态及教育引导对策研究；开展大学生参与网络集群行为心理机制及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对策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研究；开展高校意识形态</w:t>
      </w:r>
      <w:r w:rsidRPr="003D46E5">
        <w:rPr>
          <w:rFonts w:ascii="仿宋" w:eastAsia="仿宋" w:hAnsi="仿宋" w:cs="宋体" w:hint="eastAsia"/>
          <w:color w:val="111111"/>
          <w:kern w:val="0"/>
          <w:sz w:val="32"/>
          <w:szCs w:val="32"/>
          <w:bdr w:val="none" w:sz="0" w:space="0" w:color="auto" w:frame="1"/>
        </w:rPr>
        <w:t>领域</w:t>
      </w:r>
      <w:r w:rsidRPr="003D46E5">
        <w:rPr>
          <w:rFonts w:ascii="仿宋" w:eastAsia="仿宋" w:hAnsi="仿宋" w:cs="宋体"/>
          <w:color w:val="111111"/>
          <w:kern w:val="0"/>
          <w:sz w:val="32"/>
          <w:szCs w:val="32"/>
          <w:bdr w:val="none" w:sz="0" w:space="0" w:color="auto" w:frame="1"/>
        </w:rPr>
        <w:t>风险闭环管控研究。</w:t>
      </w:r>
    </w:p>
    <w:sectPr w:rsidR="00DA2C60" w:rsidRPr="00CD0173" w:rsidSect="00162E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A49" w:rsidRDefault="00603A49" w:rsidP="00907091">
      <w:r>
        <w:separator/>
      </w:r>
    </w:p>
  </w:endnote>
  <w:endnote w:type="continuationSeparator" w:id="1">
    <w:p w:rsidR="00603A49" w:rsidRDefault="00603A49" w:rsidP="00907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A49" w:rsidRDefault="00603A49" w:rsidP="00907091">
      <w:r>
        <w:separator/>
      </w:r>
    </w:p>
  </w:footnote>
  <w:footnote w:type="continuationSeparator" w:id="1">
    <w:p w:rsidR="00603A49" w:rsidRDefault="00603A49" w:rsidP="009070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091"/>
    <w:rsid w:val="00004178"/>
    <w:rsid w:val="000952E4"/>
    <w:rsid w:val="001460E9"/>
    <w:rsid w:val="00162E3D"/>
    <w:rsid w:val="001A01E2"/>
    <w:rsid w:val="003D45BF"/>
    <w:rsid w:val="003D46E5"/>
    <w:rsid w:val="00464AF5"/>
    <w:rsid w:val="005B42C4"/>
    <w:rsid w:val="00603A49"/>
    <w:rsid w:val="007026F6"/>
    <w:rsid w:val="007A502C"/>
    <w:rsid w:val="008E3453"/>
    <w:rsid w:val="00907091"/>
    <w:rsid w:val="009F7A1D"/>
    <w:rsid w:val="00A417D1"/>
    <w:rsid w:val="00A963AA"/>
    <w:rsid w:val="00BE0833"/>
    <w:rsid w:val="00C376D8"/>
    <w:rsid w:val="00CD0173"/>
    <w:rsid w:val="00D354C5"/>
    <w:rsid w:val="00DA2C60"/>
    <w:rsid w:val="00F8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3D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070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07091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7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70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7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7091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90709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07091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9070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07091"/>
    <w:rPr>
      <w:b/>
      <w:bCs/>
    </w:rPr>
  </w:style>
  <w:style w:type="character" w:styleId="a7">
    <w:name w:val="Hyperlink"/>
    <w:basedOn w:val="a0"/>
    <w:uiPriority w:val="99"/>
    <w:unhideWhenUsed/>
    <w:rsid w:val="009F7A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2022-02-10T02:18:00Z</dcterms:created>
  <dcterms:modified xsi:type="dcterms:W3CDTF">2022-02-24T01:13:00Z</dcterms:modified>
</cp:coreProperties>
</file>